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A186" w14:textId="0F536A33" w:rsidR="003D54AC" w:rsidRPr="00AE100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22A0AAFD" w:rsidR="003D54AC" w:rsidRPr="003D54AC" w:rsidRDefault="0062288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22886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Էներգաարդյունավետության ծրագիր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30490B5B" w:rsidR="003D54AC" w:rsidRPr="003D54AC" w:rsidRDefault="0062288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1232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70A0C1FB" w:rsidR="003D54AC" w:rsidRPr="003D54AC" w:rsidRDefault="0062288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62288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5800402B" w:rsidR="003D54AC" w:rsidRPr="003D54AC" w:rsidRDefault="0062288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2025</w:t>
            </w:r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3623FD4B" w:rsidR="003D54AC" w:rsidRPr="003D54AC" w:rsidRDefault="00622886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2029</w:t>
            </w:r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D223" w14:textId="23183737" w:rsidR="00A23E97" w:rsidRDefault="004A711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4A7113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Էներգախնայողության և վերականգնվող էներգետիկայի ներուժի առավելագույն իրացում</w:t>
            </w:r>
          </w:p>
          <w:p w14:paraId="74E4A1B5" w14:textId="2A087DE9" w:rsidR="00A23E97" w:rsidRPr="003D54AC" w:rsidRDefault="00A23E9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3D54AC" w:rsidRPr="004A7113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026" w14:textId="77777777" w:rsidR="00346BB7" w:rsidRPr="00346BB7" w:rsidRDefault="00346BB7" w:rsidP="00346BB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2021 թվականի օգոստոսի 26-ի ԱԺՈ-002-Ն որոշմամբ հավանության</w:t>
            </w:r>
          </w:p>
          <w:p w14:paraId="62C19654" w14:textId="77777777" w:rsidR="00346BB7" w:rsidRPr="00346BB7" w:rsidRDefault="00346BB7" w:rsidP="00346BB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արժանացած «Հայաստանի Հանրապետության կառավարության ծրագրի (2021-2026թթ.)» 3.4 կետի «Էներգետիկա»</w:t>
            </w:r>
          </w:p>
          <w:p w14:paraId="37B0FB05" w14:textId="02E8B362" w:rsidR="00346BB7" w:rsidRPr="00346BB7" w:rsidRDefault="00346BB7" w:rsidP="00346BB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բաժ</w:t>
            </w:r>
            <w:r w:rsidR="00747FF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ին</w:t>
            </w: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, «Հայաստանի վերափոխման ռազմավարություն մինչև 2050» փաստաթղթի 13 կետ, կառավարության 2021 թվականի </w:t>
            </w: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հունվարի 14-ի N 48-Լ որոշմամբ հաստատված Հայաստանի Հանրապետության</w:t>
            </w:r>
          </w:p>
          <w:p w14:paraId="1B9AB4E0" w14:textId="5E3359B9" w:rsidR="00346BB7" w:rsidRPr="00346BB7" w:rsidRDefault="00346BB7" w:rsidP="00346BB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էներգետիկայի բնագավառի զարգացման ռազմավարական ծրագ</w:t>
            </w:r>
            <w:r w:rsidR="00747FF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իր</w:t>
            </w: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(մինչև 2040 թվականը) և դրա իրագործումն</w:t>
            </w:r>
          </w:p>
          <w:p w14:paraId="74E4A1BC" w14:textId="76FC4DF5" w:rsidR="003D54AC" w:rsidRPr="00A23E97" w:rsidRDefault="00346BB7" w:rsidP="00346BB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ապահովող ծրագիր-ժամանակացույց, կառավարության 2021 թվականի մարտի 24-ի 398-Լ որոշմամբ հաստատված  Էներգախնայողության և վերականգնվող էներգիայի մասին 2022-2030 թվականների ծրագ</w:t>
            </w:r>
            <w:r w:rsidR="00747FF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իր</w:t>
            </w:r>
            <w:r w:rsidRPr="00346BB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։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65AC" w14:textId="4F03F852" w:rsidR="008E3607" w:rsidRPr="00921605" w:rsidRDefault="008E3607" w:rsidP="008E360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 Ծրագրի շրջանակներում նախատեսվում է ֆինանսական միջոցներ տրամադրել Հայաստանի վերականգնվող էներգետիկայի և էներգախնայողության հիմնադրամին</w:t>
            </w:r>
            <w:r w:rsid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1501F1" w:rsidRP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 w:rsid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Հիմնադրամ</w:t>
            </w:r>
            <w:r w:rsidR="001501F1" w:rsidRP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)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։ </w:t>
            </w:r>
            <w:r w:rsid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Հիմնադրամի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կողմից իրականացվող աշխատանքները 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կներառեն էներգախնայող</w:t>
            </w:r>
            <w:r w:rsidR="00DD4D2E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մասնակի (օրինակ՝ պատուհանների և դռների փոխարինում, առաստաղի ջերմամեկուսացում, լուսավորման սարքավորումների փոխարինում) և հիմ</w:t>
            </w:r>
            <w:r w:rsid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ն</w:t>
            </w:r>
            <w:r w:rsidR="00DD4D2E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արար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DD4D2E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(օրինակ՝ պատերի ջերմամեկուսացում, ջեռուցման համակարգի և ցանցի փոխարինում, արևային ֆոտովոլտային </w:t>
            </w:r>
            <w:r w:rsidR="00DD4D2E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համակարգերի տեղադրում) 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վերանորոգում</w:t>
            </w:r>
            <w:r w:rsidR="00DD4D2E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ներ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: Ծրագիրը կկենտրոնանա </w:t>
            </w:r>
            <w:r w:rsidR="00DD4D2E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հանրային շենք</w:t>
            </w:r>
            <w:r w:rsidR="00ED7329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երի վրա, որոնք շահագործվում են պետական կամ համայնքային </w:t>
            </w:r>
            <w:r w:rsidR="002939C1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կառույցների և</w:t>
            </w:r>
            <w:r w:rsidR="00CD3517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/կամ սեփականությամբ կազմակերպությունների կողմից</w:t>
            </w:r>
            <w:r w:rsidR="00583739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,</w:t>
            </w:r>
            <w:r w:rsidR="00CD3517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583739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և պատրաստակամություն են ցուցաբերել </w:t>
            </w:r>
            <w:r w:rsid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ապահովել </w:t>
            </w:r>
            <w:r w:rsidR="00B805E3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ներդրված միջոցների </w:t>
            </w:r>
            <w:r w:rsid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վերադարձ </w:t>
            </w:r>
            <w:r w:rsidR="00B805E3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սեփական եկամուտների հաշվին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: Ծրագրում ընդգրկվելիք հանրային շենքերի ընտրությունը և առաջնահերթությունը կլինի տեխնիկական գնահատումների վրա (մասնավորապես էներգետիկ աուդիտի), որոնք կբացահայտեն էներգախնայողության ամենաբարձր ներուժ ունեցող շենքերը և ներդրումների վերադարձի ամենաարագ ակնկալվող ժամկետները: Հանրային շենքերի վերանորոգումը կներառի հին շենքեր (ավելի քան 40 տարեկան), ինչպես նաև օրենքով պաշտպանված պատմական նշանակություն ունեցող շենքեր: Նման շենքերի վերանորոգումը կիրականացվի համապատասխան իրավական շրջանակի համաձայն:</w:t>
            </w:r>
          </w:p>
          <w:p w14:paraId="74E4A1BD" w14:textId="6320C7ED" w:rsidR="003D54AC" w:rsidRPr="00A23E97" w:rsidRDefault="008E3607" w:rsidP="008E360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Ցածր ածխածնային զարգացման ուղղությամբ մասնավոր ներդրումների խրախուսման ներքո, </w:t>
            </w:r>
            <w:r w:rsidR="001501F1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Հիմնադրամը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(կառավարության պահանջով) </w:t>
            </w:r>
            <w:r w:rsidR="00385128"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մասնավորապես </w:t>
            </w:r>
            <w:r w:rsidRPr="0092160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կիրականացնի նաև ՀՀ կառավարության 2022 թվականի ապրիլի 15-ին 520-Լ որոշմամբ հաստատված Բնակարանների եվ անհատական բնակելի տների էներգաարդյունավետ  վերանորոգման աշխատանքների պետական աջակցության ծրագրի նպատակներին հասնելու համար  էներգախնայող և մաքուր էներգիայի վարկային միջոցների վերաֆինանսավորում։</w:t>
            </w:r>
          </w:p>
        </w:tc>
      </w:tr>
      <w:tr w:rsidR="003D54AC" w:rsidRPr="004A7113" w14:paraId="74E4A1C1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77777777" w:rsidR="003D54AC" w:rsidRPr="00A23E9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3D54AC" w:rsidRPr="00A23E9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3D54AC" w:rsidRPr="003D54AC" w14:paraId="74E4A1C8" w14:textId="77777777" w:rsidTr="0038564C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3FED2D04" w:rsidR="003D54AC" w:rsidRPr="003D54AC" w:rsidRDefault="00A23E9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ՀՀ տարածքային կառավարման և ենթակառուցվածքների նախարարություն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ը</w:t>
            </w:r>
            <w:r w:rsidR="00636A4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հանդիսանալու է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 </w:t>
            </w:r>
            <w:r w:rsidR="00636A4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վարկային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համաձայնագրի </w:t>
            </w:r>
            <w:r w:rsidR="00636A4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Ծրագրի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իրականացն</w:t>
            </w:r>
            <w:r w:rsidR="00636A4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ող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</w:p>
        </w:tc>
      </w:tr>
      <w:tr w:rsidR="003D54AC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4A7113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FA67" w14:textId="5A4BF638" w:rsidR="007570C4" w:rsidRPr="00921605" w:rsidRDefault="002D25B6" w:rsidP="007570C4">
            <w:pPr>
              <w:widowControl w:val="0"/>
              <w:spacing w:after="160"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>Կառավարությունն ունի հնարավորություն պարտադիր պարտավորության շրջանակում կիրառել հայեցողական իրավասություններ՝ ծառայությունների մատուցման կարգի սահմանման, շահառուների կոնկրետ կատեգորիաների հստակեցման, տարեկան ֆինանսավորման չափերի որոշման և այլ ուղղություններով։</w:t>
            </w:r>
            <w:r w:rsidR="00C42236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 xml:space="preserve"> </w:t>
            </w:r>
            <w:r w:rsidR="007570C4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 xml:space="preserve">Ծրագրի թիրախային շահառուներն են  </w:t>
            </w:r>
            <w:r w:rsidR="000B3618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 xml:space="preserve">հանրային սեփականություն </w:t>
            </w:r>
            <w:r w:rsidR="003E002E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>շենքերի սեփականատերերը կամ երկարաժամկետ շահագործ</w:t>
            </w:r>
            <w:r w:rsidR="0019399A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 xml:space="preserve">ողները, ինչպես նաև </w:t>
            </w:r>
            <w:r w:rsidR="00BC48DA" w:rsidRPr="00921605">
              <w:rPr>
                <w:sz w:val="20"/>
                <w:szCs w:val="20"/>
                <w:lang w:val="hy-AM"/>
              </w:rPr>
              <w:t xml:space="preserve"> </w:t>
            </w:r>
            <w:r w:rsidR="00BC48DA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>ՀՀ կառավարության սահմանած էներգիայի ընդհանուր սպառման 20%-ին համարժեք էներգիայի խնայողությանը հասնելու</w:t>
            </w:r>
            <w:r w:rsidR="0019793A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 xml:space="preserve"> շրջանակում պետական միջոցառումների շրջանակում հանրային և մասնավոր կազմակերպությունները</w:t>
            </w:r>
            <w:r w:rsidR="000B7E48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 xml:space="preserve">, որոնց համար </w:t>
            </w:r>
            <w:r w:rsidR="00A03D70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t xml:space="preserve">ներդրումների ուղղակի վերադարձի </w:t>
            </w:r>
            <w:r w:rsidR="00A03D70" w:rsidRPr="00921605">
              <w:rPr>
                <w:rFonts w:ascii="GHEA Grapalat" w:hAnsi="GHEA Grapalat" w:cstheme="majorHAnsi"/>
                <w:sz w:val="20"/>
                <w:szCs w:val="20"/>
                <w:lang w:val="hy-AM"/>
              </w:rPr>
              <w:lastRenderedPageBreak/>
              <w:t xml:space="preserve">երաշխիքները կճանաչվեն ոչ ռիսկային։ </w:t>
            </w:r>
            <w:r w:rsidR="00952136" w:rsidRPr="00921605">
              <w:rPr>
                <w:sz w:val="20"/>
                <w:szCs w:val="20"/>
                <w:lang w:val="hy-AM"/>
              </w:rPr>
              <w:t xml:space="preserve"> </w:t>
            </w:r>
            <w:r w:rsidR="003E6BC7">
              <w:rPr>
                <w:rFonts w:ascii="GHEA Grapalat" w:hAnsi="GHEA Grapalat"/>
                <w:sz w:val="20"/>
                <w:szCs w:val="20"/>
                <w:lang w:val="hy-AM"/>
              </w:rPr>
              <w:t>Հիմնադրամը</w:t>
            </w:r>
            <w:r w:rsidR="00B71C44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7A0410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կլիմայի </w:t>
            </w:r>
            <w:r w:rsidR="00952136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փոփոխության նկատմամբ երկրի դիմակայունության մակարդակի բարձրացման համար </w:t>
            </w:r>
            <w:r w:rsidR="007A0410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կիրականացնի </w:t>
            </w:r>
            <w:r w:rsidR="00952136" w:rsidRPr="00921605">
              <w:rPr>
                <w:rFonts w:ascii="GHEA Grapalat" w:hAnsi="GHEA Grapalat"/>
                <w:sz w:val="20"/>
                <w:szCs w:val="20"/>
                <w:lang w:val="hy-AM"/>
              </w:rPr>
              <w:t>հանրային շենքերում էներգարդյունավետ ուղղակիորեն ետգնվող ներդրումներ</w:t>
            </w:r>
            <w:r w:rsidR="007A0410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 (անհրաժեշտ նախնական </w:t>
            </w:r>
            <w:r w:rsidR="001F575D" w:rsidRPr="00921605">
              <w:rPr>
                <w:rFonts w:ascii="GHEA Grapalat" w:hAnsi="GHEA Grapalat"/>
                <w:sz w:val="20"/>
                <w:szCs w:val="20"/>
                <w:lang w:val="hy-AM"/>
              </w:rPr>
              <w:t>տնտեսագիտական և ֆինանսական գնահատումների հիման վրա</w:t>
            </w:r>
            <w:r w:rsidR="007A0410" w:rsidRPr="00921605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="00911722" w:rsidRPr="00921605">
              <w:rPr>
                <w:rFonts w:ascii="GHEA Grapalat" w:hAnsi="GHEA Grapalat"/>
                <w:sz w:val="20"/>
                <w:szCs w:val="20"/>
                <w:lang w:val="hy-AM"/>
              </w:rPr>
              <w:t>, ինչպես նաև</w:t>
            </w:r>
            <w:r w:rsidR="00952136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11722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BA57BB" w:rsidRPr="00921605">
              <w:rPr>
                <w:rFonts w:ascii="GHEA Grapalat" w:hAnsi="GHEA Grapalat"/>
                <w:sz w:val="20"/>
                <w:szCs w:val="20"/>
                <w:lang w:val="hy-AM"/>
              </w:rPr>
              <w:t>կ</w:t>
            </w:r>
            <w:r w:rsidR="00911722" w:rsidRPr="00921605">
              <w:rPr>
                <w:rFonts w:ascii="GHEA Grapalat" w:hAnsi="GHEA Grapalat"/>
                <w:sz w:val="20"/>
                <w:szCs w:val="20"/>
                <w:lang w:val="hy-AM"/>
              </w:rPr>
              <w:t>խրախուս</w:t>
            </w:r>
            <w:r w:rsidR="00BA57BB" w:rsidRPr="00921605">
              <w:rPr>
                <w:rFonts w:ascii="GHEA Grapalat" w:hAnsi="GHEA Grapalat"/>
                <w:sz w:val="20"/>
                <w:szCs w:val="20"/>
                <w:lang w:val="hy-AM"/>
              </w:rPr>
              <w:t>ի (վերադարձելիություն ապահովվող ներդրումների և միջոցառումների միջոցով)</w:t>
            </w:r>
            <w:r w:rsidR="00911722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52136" w:rsidRPr="00921605">
              <w:rPr>
                <w:rFonts w:ascii="GHEA Grapalat" w:hAnsi="GHEA Grapalat"/>
                <w:sz w:val="20"/>
                <w:szCs w:val="20"/>
                <w:lang w:val="hy-AM"/>
              </w:rPr>
              <w:t>ցածր ածխածնային զարգացման ուղղությամբ մասնավոր ներդրումներ</w:t>
            </w:r>
            <w:r w:rsidR="00EA0468" w:rsidRPr="00921605">
              <w:rPr>
                <w:rFonts w:ascii="GHEA Grapalat" w:hAnsi="GHEA Grapalat"/>
                <w:sz w:val="20"/>
                <w:szCs w:val="20"/>
                <w:lang w:val="hy-AM"/>
              </w:rPr>
              <w:t xml:space="preserve">։ </w:t>
            </w:r>
            <w:r w:rsidR="00952136" w:rsidRPr="0092160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</w:p>
          <w:p w14:paraId="74E4A1CB" w14:textId="77777777" w:rsidR="003D54AC" w:rsidRPr="007570C4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2.5 ԾՐԱԳՐԻ ԿԱՌՈՒՑՎԱԾՔԸ՝</w:t>
            </w:r>
          </w:p>
        </w:tc>
      </w:tr>
      <w:tr w:rsidR="003D54AC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3D54AC" w:rsidRPr="004A7113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1F3B6CC5" w:rsidR="003D54AC" w:rsidRPr="006171B0" w:rsidRDefault="006171B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42002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1A4F31FF" w:rsidR="003D54AC" w:rsidRPr="003E6BC7" w:rsidRDefault="006171B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Վերակառուցման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և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զարգացման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միջազգային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բանկի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աջակցությամբ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իրականացվող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Էներգաարդյունավետության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և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մաքուր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էներգիայի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խթանման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վարկային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ծրագրի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շրջանակներում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հանրային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շենքերում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էներգարդյունավետ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ուղղակիորեն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ետգնվող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ներդրումների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իրականացում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և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ցածր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ածխածնային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զարգացման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ուղղությամբ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մասնավոր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ներդրումների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խրախուսում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069" w14:textId="51E1A35D" w:rsidR="006B1F03" w:rsidRPr="006B1F03" w:rsidRDefault="006B1F03" w:rsidP="006B1F0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Ծրագրի շրջանակներում նախատեսվում է ֆինանսական միջոցներ տրամադրել Հայաստանի վերականգնվող էներգետիկայի և էներգախնայողության հիմնադրամին։ </w:t>
            </w:r>
            <w:r w:rsidR="003E6BC7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Հիմնադրամն</w:t>
            </w: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իր շրջանառու </w:t>
            </w:r>
            <w:r w:rsidR="003E6BC7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ֆոնդի</w:t>
            </w:r>
            <w:r w:rsidR="00BE5DD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միջոցներով իրականացնելու է  </w:t>
            </w:r>
            <w:r w:rsidR="006640C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</w:t>
            </w: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անրային շենքերի </w:t>
            </w:r>
            <w:r w:rsidR="006640C0"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վերանորոգ</w:t>
            </w:r>
            <w:r w:rsidR="00BE5DD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ում</w:t>
            </w: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:</w:t>
            </w:r>
          </w:p>
          <w:p w14:paraId="74E4A1D6" w14:textId="269F26D3" w:rsidR="003D54AC" w:rsidRPr="006171B0" w:rsidRDefault="006B1F03" w:rsidP="00C560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Ցածր ածխածնային զարգացման ուղղությամբ մասնավոր ներդրումների խրախուսման ներքո, </w:t>
            </w:r>
            <w:r w:rsidR="00ED441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Հիմնադրամը</w:t>
            </w: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(կառավարության պահանջով) </w:t>
            </w:r>
            <w:r w:rsidR="006640C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մասնավորապես </w:t>
            </w: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կիրականացնի նաև ՀՀ կառավարության 2022 թվականի ապրիլի 15-ին 520-Լ որոշմամբ հաստատված Բնակարանների </w:t>
            </w:r>
            <w:r w:rsidR="00C560EB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և</w:t>
            </w:r>
            <w:bookmarkStart w:id="5" w:name="_GoBack"/>
            <w:bookmarkEnd w:id="5"/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 xml:space="preserve"> անհատական բնակելի տների էներգաարդյունավետ  վերանորոգման աշխատանքների </w:t>
            </w: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lastRenderedPageBreak/>
              <w:t>պետական աջակցության ծրագրի նպատակներին հասնելու համար  էներգախնայող և մաքուր էներգիայի վարկային միջոցների վերաֆինանսավորում։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2B1488A9" w:rsidR="003D54AC" w:rsidRPr="006171B0" w:rsidRDefault="002F333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Հ</w:t>
            </w:r>
            <w:r w:rsidR="00EA0468" w:rsidRPr="00EA046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անրային սեփականություն շենքերի սեփականատերերը կամ երկարաժամկետ շահագործողները, ինչպես նաև  ՀՀ կառավարության սահմանած էներգիայի ընդհանուր սպառման 20%-ին համարժեք էներգիայի խնայողությանը հասնելու շրջանակում պետական միջոցառումների շրջանակում հանրային և մասնավոր կազմակերպությունները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։ </w:t>
            </w:r>
          </w:p>
        </w:tc>
      </w:tr>
      <w:tr w:rsidR="003D54AC" w:rsidRPr="004A7113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7777777" w:rsidR="003D54AC" w:rsidRPr="006171B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77777777" w:rsidR="003D54AC" w:rsidRPr="006171B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77777777" w:rsidR="003D54AC" w:rsidRPr="006171B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3D54AC" w:rsidRPr="006171B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3D54AC" w:rsidRPr="004A7113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3D54AC" w:rsidRPr="006171B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3D54AC" w:rsidRPr="006171B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3D54AC" w:rsidRPr="006171B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3D54AC" w:rsidRPr="006171B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3D54AC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72C88" w:rsidRPr="003D54AC" w14:paraId="18825D5F" w14:textId="77777777" w:rsidTr="007A706F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972C88" w:rsidRPr="005D05FD" w:rsidRDefault="00972C88" w:rsidP="00972C8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F0041F" w:rsidRPr="003D54AC" w14:paraId="45C12ABB" w14:textId="77777777" w:rsidTr="007A706F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0041F" w:rsidRPr="005D05FD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0041F" w:rsidRPr="005D05FD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0041F" w:rsidRPr="005D05FD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7A706F" w:rsidRPr="003D54AC" w14:paraId="6FCE7646" w14:textId="77777777" w:rsidTr="00CA7BD0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56836733" w:rsidR="007A706F" w:rsidRPr="003D54AC" w:rsidRDefault="006B1F0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Էներգիայի ընդհանուր սպառմանը համարժեք խնայողություն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44C" w14:textId="73319020" w:rsidR="007A706F" w:rsidRPr="003D54AC" w:rsidRDefault="006B1F0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ՄՎտժ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44106197" w:rsidR="007A706F" w:rsidRPr="003D54AC" w:rsidRDefault="006B1F0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2029</w:t>
            </w:r>
          </w:p>
        </w:tc>
      </w:tr>
      <w:tr w:rsidR="007A706F" w:rsidRPr="003D54AC" w14:paraId="3E84055B" w14:textId="77777777" w:rsidTr="006B2C29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22671799" w:rsidR="007A706F" w:rsidRPr="003D54AC" w:rsidRDefault="006B1F0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Ածխածնային արտանետումների կրճատում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29C55C1E" w:rsidR="007A706F" w:rsidRPr="003D54AC" w:rsidRDefault="006B1F0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6B1F0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տոննա, CO2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1E2456B9" w:rsidR="007A706F" w:rsidRPr="003D54AC" w:rsidRDefault="006B1F0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2029</w:t>
            </w:r>
          </w:p>
        </w:tc>
      </w:tr>
      <w:tr w:rsidR="007A706F" w:rsidRPr="003D54AC" w14:paraId="3DE59970" w14:textId="77777777" w:rsidTr="00E35665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4E5789F8" w:rsidR="007A706F" w:rsidRPr="006B1F03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77777777" w:rsidR="007A706F" w:rsidRPr="003D54AC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77777777" w:rsidR="007A706F" w:rsidRPr="003D54AC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3D54AC" w:rsidRPr="003D54AC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="007A706F" w:rsidRPr="007A706F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3D54AC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3D54AC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3D54AC" w:rsidRPr="004A7113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0E897446" w:rsidR="003D54AC" w:rsidRPr="003D54AC" w:rsidRDefault="00CD421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Վերակառուցման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և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զարգացման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միջազգային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բանկի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աջակցությամբ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իրականացվող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Էներգաարդյունավետության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և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մաքուր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էներգիայի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խթանման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վարկային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ծրագրի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շրջանակներում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հանրային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շենքերում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lastRenderedPageBreak/>
              <w:t>էներգարդյունավետ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ուղղակիորեն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ետգնվող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ներդրումների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իրականացում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և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ցածր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ածխածնային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զարգացման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ուղղությամբ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մասնավոր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ներդրումների</w:t>
            </w:r>
            <w:r w:rsidRPr="00CD421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6171B0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խրախուսում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2BE9" w14:textId="77777777" w:rsidR="00A421EB" w:rsidRPr="00A421EB" w:rsidRDefault="00A421EB" w:rsidP="00A421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A421EB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 xml:space="preserve">Նախաձեռնությունն առնչվում է կլիմայի փոփոխության մեղմման և հարմարվողականությանն ուղղված միջոլորտային (խաչվող) քաղաքականության նպատակների հետ։ </w:t>
            </w:r>
          </w:p>
          <w:p w14:paraId="74E4A1F2" w14:textId="6F9CF57E" w:rsidR="003D54AC" w:rsidRPr="007C57A7" w:rsidRDefault="00A421EB" w:rsidP="00A421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A421EB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Այն նպատակների առումով համընկնում է զուգահեռ գրանտային և միջազգային ֆինանավորմամբ իրականացվող այլ ծրագրերի (ՄԱԿ, Եվրասիական բանկ, Ֆրանսիական զարգացման </w:t>
            </w:r>
            <w:r w:rsidRPr="00A421EB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հիմնադրամ) հետ, սակայն թիրախավորելու է հանրային շենքների էներգախնայող ներդրումներ և ցածր ածխածնային զարգացման ուղղությամբ մասնավոր ներդրումների խրախուսում՝ ոչ պետական ֆինանսավորում պահանջող աղբյուրների հաշվին վերադարձ ապահովող միջոցառումներ։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49A9829D" w:rsidR="003D54AC" w:rsidRPr="00E77B27" w:rsidRDefault="00C4071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E77B27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Կառավարությունն ունի հնարավորություն պարտադիր պարտավորության շրջանակում կիրառել հայեցողական իրավասություններ՝ ծառայությունների մատուցման կարգի սահմանման, շահառուների կոնկրետ կատեգորիաների հստակեցման, տարեկան ֆինանսավորման չափերի որոշման և այլ ուղղություններով։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61D0" w14:textId="77777777" w:rsidR="00C66B81" w:rsidRPr="00C66B81" w:rsidRDefault="00C66B81" w:rsidP="00C66B8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66B8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Միջոցառման անհրաժեշտությունը բխում է 2021 թվականի օգոստոսի 26-ի ԱԺՈ-002-Ն որոշմամբ հավանության</w:t>
            </w:r>
          </w:p>
          <w:p w14:paraId="05BC1D17" w14:textId="77777777" w:rsidR="00C66B81" w:rsidRPr="00C66B81" w:rsidRDefault="00C66B81" w:rsidP="00C66B8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66B8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արժանացած «Հայաստանի Հանրապետության կառավարության ծրագրի (2021-2026թթ.)» 3.4 կետի «Էներգետիկա»</w:t>
            </w:r>
          </w:p>
          <w:p w14:paraId="1CB4BB7F" w14:textId="77777777" w:rsidR="00C66B81" w:rsidRPr="00C66B81" w:rsidRDefault="00C66B81" w:rsidP="00C66B8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66B8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բաժնից, «Հայաստանի վերափոխման ռազմավարություն մինչև 2050» փաստաթղթի 13 կետից, կառավարության 2021 թվականի հունվարի 14-ի N 48-Լ </w:t>
            </w:r>
            <w:r w:rsidRPr="00C66B8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որոշմամբ հաստատված Հայաստանի Հանրապետության</w:t>
            </w:r>
          </w:p>
          <w:p w14:paraId="5C89BD31" w14:textId="77777777" w:rsidR="00C66B81" w:rsidRPr="00C66B81" w:rsidRDefault="00C66B81" w:rsidP="00C66B8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66B8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էներգետիկայի բնագավառի զարգացման ռազմավարական ծրագրից (մինչև 2040 թվականը) և դրա իրագործումն</w:t>
            </w:r>
          </w:p>
          <w:p w14:paraId="74E4A1F4" w14:textId="689E17C2" w:rsidR="003D54AC" w:rsidRPr="00CD4215" w:rsidRDefault="00C66B81" w:rsidP="00C66B8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66B8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ապահովող ծրագիր-ժամանակացույցից, կառավարության 2021 թվականի մարտի 24-ի 398-Լ որոշմամբ հաստատված  Էներգախնայողության և վերականգնվող էներգիայի մասին 2022-2030 թվականների ծրագրից։</w:t>
            </w:r>
          </w:p>
        </w:tc>
      </w:tr>
      <w:tr w:rsidR="003D54AC" w:rsidRPr="004A7113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4A7113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3D54AC" w:rsidRPr="007C57A7" w:rsidRDefault="003D54AC" w:rsidP="003D54AC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7C57A7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3D54AC" w:rsidRPr="004A7113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3D54AC" w:rsidRPr="007C57A7" w:rsidRDefault="003D54AC" w:rsidP="003D54AC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7C57A7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3D54AC" w:rsidRPr="004A7113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4A7113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4A7113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3D54AC" w:rsidRPr="007C57A7" w:rsidRDefault="003D54AC" w:rsidP="003D54AC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7C57A7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3D54AC" w:rsidRPr="004A7113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3D54AC" w:rsidRPr="007C57A7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4A7113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3D54AC" w:rsidRPr="007C57A7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C57A7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</w:t>
            </w:r>
            <w:r w:rsidR="007A706F" w:rsidRPr="007C57A7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7C57A7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3D54AC" w:rsidRPr="004A7113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1299080B" w:rsidR="003D54AC" w:rsidRPr="007C57A7" w:rsidRDefault="008169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Վարկային </w:t>
            </w:r>
            <w:r w:rsidR="00982B5A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և գրանտային ռեսուրսներ ՎԶՄԲ-ի կողմից։ Իրկանացնող կազմակերպությունը</w:t>
            </w:r>
            <w:r w:rsidR="007C57A7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՝ </w:t>
            </w:r>
            <w:ins w:id="6" w:author="Gor Khachatryan" w:date="2024-02-23T13:57:00Z">
              <w:r w:rsidR="00982B5A">
                <w:rPr>
                  <w:rFonts w:ascii="GHEA Grapalat" w:eastAsiaTheme="minorEastAsia" w:hAnsi="GHEA Grapalat" w:cs="Sylfaen"/>
                  <w:bCs/>
                  <w:i/>
                  <w:sz w:val="20"/>
                  <w:szCs w:val="20"/>
                  <w:lang w:val="hy-AM"/>
                </w:rPr>
                <w:t xml:space="preserve"> </w:t>
              </w:r>
            </w:ins>
            <w:r w:rsidR="007C57A7" w:rsidRPr="007C57A7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Հայատանի վերականգնվող էներգետիկայի և էներգախնայողության հիմնադրամ</w:t>
            </w: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3D54AC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 #.... (Յուրաքանչյուր ինքնուրույն չափորոշիչի համար լրացվում է առանձին աղյուսակ)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3D54AC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3B4F32B2" w:rsidR="003D54AC" w:rsidRPr="003D54AC" w:rsidRDefault="00CD4215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D421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Էներգիայի ընդհանուր սպառմանը համարժեք խնայողություն</w:t>
            </w:r>
          </w:p>
        </w:tc>
      </w:tr>
      <w:tr w:rsidR="003D54AC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49E02CB3" w:rsidR="003D54AC" w:rsidRPr="00CD4215" w:rsidRDefault="00CD4215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Հանրային շենքեր</w:t>
            </w:r>
          </w:p>
        </w:tc>
      </w:tr>
      <w:tr w:rsidR="003D54AC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02EE22E2" w:rsidR="003D54AC" w:rsidRPr="00CD4215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</w:p>
        </w:tc>
      </w:tr>
      <w:tr w:rsidR="003D54AC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6100B86D" w:rsidR="003D54AC" w:rsidRPr="003D54AC" w:rsidRDefault="00CD4215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D4215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ՄՎտժ</w:t>
            </w:r>
          </w:p>
        </w:tc>
      </w:tr>
      <w:tr w:rsidR="003D54AC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5299" w14:textId="77777777" w:rsidR="00CD4215" w:rsidRDefault="00CD4215" w:rsidP="00CD4215">
            <w:pPr>
              <w:jc w:val="both"/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         10,000.00 </w:t>
            </w:r>
          </w:p>
          <w:p w14:paraId="74E4A26D" w14:textId="73B0252E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3D54AC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9029D6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9029D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3D54AC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FF34A7" w:rsidR="003D54AC" w:rsidRPr="00CD4215" w:rsidRDefault="00CD4215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Աշխատանքներին նախորդող էներգետիկ ուսումնասիրություն և աշխատքանքների ավարտից հետո չափում և հավաստագրում</w:t>
            </w:r>
          </w:p>
        </w:tc>
      </w:tr>
      <w:tr w:rsidR="003D54AC" w:rsidRPr="003D54AC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280A330B" w:rsidR="003D54AC" w:rsidRPr="00CD4215" w:rsidRDefault="00CD4215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Էներգետիկ ուսումնասիրություն 10 աշխատանքային օր, չափում և հավաստագրում՝ 20 աշխատանքային օր</w:t>
            </w:r>
          </w:p>
        </w:tc>
      </w:tr>
      <w:tr w:rsidR="003D54AC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65471518" w:rsidR="003D54AC" w:rsidRPr="00CD4215" w:rsidRDefault="00CD4215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CD421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Հայաստանի վերականգնվող էներգետիկայի և էներգախնայողության հիմնադրամ</w:t>
            </w:r>
          </w:p>
        </w:tc>
      </w:tr>
      <w:tr w:rsidR="003D54AC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B990" w14:textId="188614A1" w:rsidR="003D54AC" w:rsidRDefault="00CD4215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Կապիտալ ծախսերի մինչև 3 տոկոսը</w:t>
            </w:r>
          </w:p>
          <w:p w14:paraId="74E4A27E" w14:textId="61B97A1C" w:rsidR="00CD4215" w:rsidRPr="00CD4215" w:rsidRDefault="00CD4215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3D54AC" w:rsidRPr="003D54AC" w14:paraId="74E4A290" w14:textId="77777777" w:rsidTr="00327C5E">
        <w:trPr>
          <w:trHeight w:val="42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C" w14:textId="231DAE2A" w:rsidR="003D54AC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4975E3" w:rsidRPr="003D54AC" w14:paraId="1B9F6E5D" w14:textId="77777777" w:rsidTr="00E02A7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E4BC3B2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Չափորոշիչի նկարագրությունը</w:t>
            </w:r>
          </w:p>
        </w:tc>
      </w:tr>
      <w:tr w:rsidR="004975E3" w:rsidRPr="003D54AC" w14:paraId="64BC54BD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59B270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458E" w14:textId="33B17FB5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4975E3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Ածխածնային արտանետումների կրճատում</w:t>
            </w:r>
          </w:p>
        </w:tc>
      </w:tr>
      <w:tr w:rsidR="004975E3" w:rsidRPr="003D54AC" w14:paraId="679DDC98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0BD60A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0F61" w14:textId="77777777" w:rsidR="004975E3" w:rsidRPr="00CD4215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Հանրային շենքեր</w:t>
            </w:r>
          </w:p>
        </w:tc>
      </w:tr>
      <w:tr w:rsidR="004975E3" w:rsidRPr="003D54AC" w14:paraId="2CED4BA2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24A3B0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6310" w14:textId="31B04796" w:rsidR="004975E3" w:rsidRPr="00CD4215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</w:p>
        </w:tc>
      </w:tr>
      <w:tr w:rsidR="004975E3" w:rsidRPr="003D54AC" w14:paraId="049E7DA4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7B5221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A9261" w14:textId="5D5EB8D6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4975E3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տոննա, CO2</w:t>
            </w:r>
          </w:p>
        </w:tc>
      </w:tr>
      <w:tr w:rsidR="004975E3" w:rsidRPr="003D54AC" w14:paraId="68E85492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46AD5B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C678" w14:textId="3849B321" w:rsidR="004975E3" w:rsidRDefault="004975E3" w:rsidP="004975E3">
            <w:pPr>
              <w:jc w:val="both"/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 xml:space="preserve">                      3,200.00 </w:t>
            </w:r>
          </w:p>
          <w:p w14:paraId="65755F69" w14:textId="49D40F80" w:rsidR="004975E3" w:rsidRDefault="004975E3" w:rsidP="00E02A72">
            <w:pPr>
              <w:jc w:val="both"/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</w:p>
          <w:p w14:paraId="62DA39CD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4975E3" w:rsidRPr="003D54AC" w14:paraId="2920940E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0162D8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D156" w14:textId="77777777" w:rsidR="004975E3" w:rsidRPr="00CD4215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9029D6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4975E3" w:rsidRPr="003D54AC" w14:paraId="67D8FC81" w14:textId="77777777" w:rsidTr="00E02A72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DC9F52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4975E3" w:rsidRPr="003D54AC" w14:paraId="3755FFF4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5BDA67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465D" w14:textId="77777777" w:rsidR="004975E3" w:rsidRPr="00CD4215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Աշխատանքներին նախորդող էներգետիկ ուսումնասիրություն և աշխատքանքների ավարտից հետո չափում և հավաստագրում</w:t>
            </w:r>
          </w:p>
        </w:tc>
      </w:tr>
      <w:tr w:rsidR="004975E3" w:rsidRPr="003D54AC" w14:paraId="0E6C575C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4906E2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A1034" w14:textId="77777777" w:rsidR="004975E3" w:rsidRPr="00CD4215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Էներգետիկ ուսումնասիրություն 10 աշխատանքային օր, չափում և հավաստագրում՝ 20 աշխատանքային օր</w:t>
            </w:r>
          </w:p>
        </w:tc>
      </w:tr>
      <w:tr w:rsidR="004975E3" w:rsidRPr="003D54AC" w14:paraId="487D0807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602E4D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2910" w14:textId="77777777" w:rsidR="004975E3" w:rsidRPr="00CD4215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CD4215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  <w:t>Հայաստանի վերականգնվող էներգետիկայի և էներգախնայողության հիմնադրամ</w:t>
            </w:r>
          </w:p>
        </w:tc>
      </w:tr>
      <w:tr w:rsidR="004975E3" w:rsidRPr="003D54AC" w14:paraId="549FECF3" w14:textId="77777777" w:rsidTr="00E02A7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A9DDBD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BD7B" w14:textId="77777777" w:rsidR="004975E3" w:rsidRPr="00CD4215" w:rsidRDefault="004975E3" w:rsidP="004975E3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</w:p>
        </w:tc>
      </w:tr>
      <w:tr w:rsidR="004975E3" w:rsidRPr="003D54AC" w14:paraId="66EBE1C1" w14:textId="77777777" w:rsidTr="00E02A7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6521B3E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4975E3" w:rsidRPr="003D54AC" w14:paraId="198304C5" w14:textId="77777777" w:rsidTr="00E02A72">
        <w:trPr>
          <w:trHeight w:val="42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4086DA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1597" w14:textId="77777777" w:rsidR="004975E3" w:rsidRPr="003D54AC" w:rsidRDefault="004975E3" w:rsidP="00E02A72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14:paraId="164B3563" w14:textId="77777777" w:rsidR="004975E3" w:rsidRDefault="004975E3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9BBBAB5" w14:textId="77777777" w:rsidR="00327C5E" w:rsidRPr="003D54AC" w:rsidRDefault="00327C5E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D" w14:textId="44AF41EC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ՈՒՂԵՑՈՒՅՑ</w:t>
      </w:r>
    </w:p>
    <w:p w14:paraId="74E4A36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«Գրանցման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ՀՀ ՖՆ կողմից ծրագրի նկարագրի /անձնագրի/ գրանցման հերթական համարը. Անձնագրի յուրաքանչյուր վերանայումից և դրա ընդունումից հետո շնորհվում է հերթական համարը, որը բաղկացած է ծրագրի դասիչի և փոփոխության հերթական նիշի համադրումից։</w:t>
            </w:r>
          </w:p>
        </w:tc>
      </w:tr>
      <w:tr w:rsidR="003D54AC" w:rsidRPr="003D54AC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Անձնագրի առաջին գլխի անվանումն է. Լրացվում են հաջորդող կետերը: Սույն գլուխը ծրագրի կարգավիճակի ու արձանագրային հիմնական բաղադրիչների նկարագրությունն է: </w:t>
            </w:r>
          </w:p>
        </w:tc>
      </w:tr>
      <w:tr w:rsidR="003D54AC" w:rsidRPr="003D54AC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բյուջետային ծրագրի լրիվ անվանումը</w:t>
            </w:r>
          </w:p>
        </w:tc>
      </w:tr>
      <w:tr w:rsidR="003D54AC" w:rsidRPr="003D54AC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Լրացվում է բյուջետային ծրագրի քառանիշ դասիչը </w:t>
            </w:r>
          </w:p>
        </w:tc>
      </w:tr>
      <w:tr w:rsidR="003D54AC" w:rsidRPr="003D54AC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</w:t>
            </w:r>
            <w:proofErr w:type="gramEnd"/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 xml:space="preserve">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մարմնի անվանումը, որը հանդիսանում է տվյալ  բնագավառում/ոլորտում համապատասխան ծրագրի քաղաքականության հիմնական պատասխանատուն (բյուջետային հատկացումների գլխավոր կարգադրիչը):</w:t>
            </w:r>
          </w:p>
        </w:tc>
      </w:tr>
      <w:tr w:rsidR="003D54AC" w:rsidRPr="003D54AC" w14:paraId="74E4A38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գործունեության սկիզբը (այն տարեթիվը, երբ առաջին անգամ այդ ծրագիրը հաստատվել է որևիցե ՀՀ պետական բյուջեով): Այն դեպքում երբ ծրագիրը նոր է և դեռ չի ֆինանսավորվել պետական բյուջեով, նշվում է «նոր ծրագիր»: Այն դեպքերում, երբ ծրագիրը շարունակաբար գործում է ավելի քան 5 տարի և անհնար է վերհանել ծրագրի մեկնարկի տարեթիվը, ապա նշվում է «ավելի քան 5 տարի»:</w:t>
            </w:r>
          </w:p>
        </w:tc>
      </w:tr>
      <w:tr w:rsidR="003D54AC" w:rsidRPr="003D54AC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դեպքում, երբ ծրագիրը նախատեսված կամ հաստատված է կոնկրետ ժամանակահատվածի համար (օրինակ՝ արտաքին աջակցությամբ կոնկրետ ծրագրեր): Անորոշ ժամկետայնության պարագայում լրացվում է «շարունակական» բառը:</w:t>
            </w:r>
          </w:p>
        </w:tc>
      </w:tr>
      <w:tr w:rsidR="003D54AC" w:rsidRPr="003D54AC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են հերթականությամբ (վերջին փոփոխությունից սկսած) այն փոփոխությունները ծրագրի անվանման մեջ, որոնք տեղի են ունեցել բյուջետային գործընթացում: Հնարավոր է իրավիճակ, երբ այդ շարքում կհայտնվեն նաև այն դեպքերը, երբ նախորդող բյուջեի մասին օրենքներում ծրագիրը տրոհված էր տարբեր գերատեսչությունների մեջ և այդ իսկ պատճառով էլ պարունակում էր տարբերակվող անվանումներ՝ պատկանելով, սակայն, մեկ ծրագրի: Անհրաժեշտության պարագայում, համառոտ ներկայացվում են փոփոխությունների մանրամասները:</w:t>
            </w:r>
          </w:p>
        </w:tc>
      </w:tr>
      <w:tr w:rsidR="003D54AC" w:rsidRPr="003D54AC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 երկրորդ գլխի անվանումն է: Լրացվում են հաջորդող կետերը: Սույն գլուխը ներկայացնում է ծրագրի էությունը, հիմքերը, նպատակները, հիմնական շահառուներին և այլն:</w:t>
            </w:r>
          </w:p>
        </w:tc>
      </w:tr>
      <w:tr w:rsidR="003D54AC" w:rsidRPr="003D54AC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նպատակը: Անհրաժեշտ է խուսափել բազմաթիվ նպատակների և լայնածավալ շարադրանքից: Որպես կանոն, պետք է հնարավոր լինի ամրագրել մեկ հիմնական նպատակ (սոցիալական, հասարակական խնդիր), որի լուծմանը ուղղված է սույն ծրագիրը: Դրանով նշվում է ծրագրի առկայության տրամաբանությունը, իսկ հնարավորության դեպքում փոխկապակցվում է կառավարության ծրագրերով հաստատված նպատակների հետ:</w:t>
            </w:r>
          </w:p>
        </w:tc>
      </w:tr>
      <w:tr w:rsidR="003D54AC" w:rsidRPr="003D54AC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Սույն աղյուսակի առաջին սյունակում նշվում են այն իրավական/նորմատիվ ակտերի 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անվանումները,  համարները</w:t>
            </w:r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ընդունման օրը, որով պայմանավորված է ծրագրի առկայությունը: Այդ իրավական հիմքերի շարքում կարող են լինեն ՀՀ Սահմանադրությունը (նշելով համապատասխան կետերը), օրենքները, ՀՀ կառավարության որոշումները և այլ իրավական ակտեր:</w:t>
            </w:r>
          </w:p>
          <w:p w14:paraId="74E4A39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Աղյուսակի երկրորդ սյունակում նկարագրվում է թե ինչպես է սույն ծրագիրը նախատեսում արձագանքել տվյալ իրավական ակտով ամրագրված պահանջներին: </w:t>
            </w:r>
          </w:p>
        </w:tc>
      </w:tr>
      <w:tr w:rsidR="003D54AC" w:rsidRPr="003D54AC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 նշվում է թե ինչու է հենց այս պետական մարմինը հանդիսանում սույն ծրագրի պատասխանատուն (արդյոք նման լիազորությունը ամրագրված է որևէ իրավական ակտով, կանոնադրությամբ, հրամանով կամ այլ փաստաթղերով): Ուշադրություն է պետք դարձնել, որ նշվում է ծրագրի քաղաքականության պատասխանատու մարմնի, այլ ոչ թե ծրագրի իրականացնողի/ների լիազորությունները:</w:t>
            </w:r>
          </w:p>
        </w:tc>
      </w:tr>
      <w:tr w:rsidR="003D54AC" w:rsidRPr="003D54AC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 են ծրագրի թիրախային շահառուների խմբերը և այդ շահառուների շարքում ընդգրկվելու չափանիշները/պայմանները: Նկարագրվում են նաև այդ շահառուներին մատուցվող հիմնական ծառայությունները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  (</w:t>
            </w:r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ինչպիսի ծառայություն և մատուցման մեթոդները):</w:t>
            </w:r>
          </w:p>
          <w:p w14:paraId="74E4A39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3D54AC" w:rsidRPr="003D54AC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1-ին սյունակում նշվում  է ծրագրի միջոցառման դասիչը (ըստ ծրագրային դասակարգման՝ հնգանիշ թվային դասիչ): 2-րդ սյունակում ներկայացվում է ծրագրի միջոցառման անվանումը: 3-րդ սյունակում նկարագրվում է ծրագրի միջոցառումը: Նշվում է նաև միջամտության տեսակը (արդյոք դա ծառայության մատուցման թե տրանսֆերտի տրամադրման բնույթ է կրում և այլն): 4-րդ սյունակում նշվում է ծրագրի միջոցառման հիմնական շահառուների շրջանակը պետության/գերատեսչության կողմից միջոցառման շրջանակներում մատուցվող ծառայության փոխհատուցման աստիճանը (հնարավորության սահմաններում նշվում են ծառայությունների ծավալը, որակը կամ մասնաբաժինը ընդհանուր ծառայության մեջ և այլ): Հարկ եղած դեպքերում, հստակություն մտցնելու նպատակով, հնարավոր է նաև մատնանշել փոխհատուցման շրջանակում չմտած ծավալը (օրինակ որ մասով և/կամ որ դեպքերում պետությունը պարտավոր չէ մատուցել ծառայությունը):</w:t>
            </w:r>
          </w:p>
        </w:tc>
      </w:tr>
      <w:tr w:rsidR="008C227E" w:rsidRPr="003D54AC" w14:paraId="74E4A3A2" w14:textId="77777777" w:rsidTr="008C22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0" w14:textId="7DDF1CA4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</w:t>
            </w:r>
            <w:r w:rsidRPr="007A706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ՎԵՐՋՆԱԿԱՆ ԱՐԴՅՈՒՆՔԻ ԹԻՐԱԽԱՅԻՆ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1" w14:textId="3032E9AF" w:rsidR="008C227E" w:rsidRPr="00B86365" w:rsidRDefault="00B86365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ներկայացվում է վերջնական արդյունքի ցուցանիշի անվանումը, ցուցանիշի թիրախային արժեքը, ինչպես նաև տվյալ թիրախային ցուցանիշին հասնելու ժամկետը։</w:t>
            </w:r>
          </w:p>
        </w:tc>
      </w:tr>
      <w:tr w:rsidR="008C227E" w:rsidRPr="003D54AC" w14:paraId="0106D44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54C6" w14:textId="0AC4FA71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20EC" w14:textId="23B60119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ծրագրի միջոցառման շրջանակներում դրվող ծախսերի բնույթը: 1-ին սյունակում նկարագրվում է միջոցառման անվանումը: 2-րդ սյունակում նկարագրվում է համապատասխան միջոցառման շրջանակներում իրականացվող պարտադիր (պարտադիր ծախսերին դասվող միջոցառումների դեպքում) կամ հայեցողական (հայեցողական ծախսերին դասվող միջոցառումների դեպքում) պարտավորությունների համառոտ նկարագիրը՝ այդ թվում մատուցվող ծառայությունների, տրամադրող տրանսֆերտների և շահառուների շրջանակը: 3-րդ սյունակում նկարագրվում է պարտադիր պարտավորության շրջանակներում գործադիր մարմնի հայեցողական իրավասությունների շրջանակները: Այն լրացվում է միայն պարտադիր պարտավորությունների դեպքում: 4-րդ սյունակում ներկայացվում է  պարտադիր կամ հայեցողական պարտավորությունը սահմանող օրենսդրական հիմքերը: Մասնավորապես, կատարվում են հղումներ պարտադիր ծախսային պարտավորությունները սահմանող օրենքների և միջազգային պայմանագրերի կոնկրետ դրույթների վրա, իսկ այդ պարտավորությունների շրջանակներում գործադիր մարմին վերապահված հայեցողական իրավասությունների դեպքում՝ նաև այդ իրավասությունները սահմանող իրավական ակտերի վրա: Հայեցողական ծախսերին դասվող միջոցառումների դեպքում կատարվում են հղումներ այդ ծախսային պարտավորությունները սահմանող իրավական ակտերի վրա:</w:t>
            </w:r>
          </w:p>
        </w:tc>
      </w:tr>
      <w:tr w:rsidR="008C227E" w:rsidRPr="003D54AC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09669476" w:rsidR="008C227E" w:rsidRPr="003D54AC" w:rsidRDefault="008C227E" w:rsidP="00B86365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</w:t>
            </w:r>
            <w:r w:rsidR="00B86365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իրականացման եղանակը՝ նշելով ներգրավված կազմակերպությունների շրջանակը/տեսակները (եթե կիրառելի է): Այն դեպքերում երբ դա անխուսափելի է և բխում է ծրագրի իրականացման եղանակի բնույթից ու յուրահատկություններից, հնարավոր է նաև ներկայացնել այդ կազմակերպության/ների հստակ անվանումները:</w:t>
            </w:r>
          </w:p>
        </w:tc>
      </w:tr>
      <w:tr w:rsidR="008C227E" w:rsidRPr="003D54AC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 ԾՐԱԳՐԻ ԱՐԴՅՈՒՆՔԱՅԻՆ (ԿԱՏԱՐՈՂԱԿԱՆ) ՈՉ ՖԻՆԱՆՍԱԿԱՆ ՉԱՓՈՐՈՇԻՉՆԵՐԸ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 երրորդ գլխի անվանումն է: Լրացվում են հաջորդող կետերը: Սույն գլուխը ներկայացնում է ծրագրի պլանավորման և ընթացքը (արդյունավետությունը) գնահատող ցուցանիշների համակարգը</w:t>
            </w:r>
          </w:p>
        </w:tc>
      </w:tr>
      <w:tr w:rsidR="008C227E" w:rsidRPr="003D54AC" w14:paraId="74E4A3AD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«3.1. ԾՐԱԳՐԻ ՎԵՐՋՆԱԿԱՆ ԱՐԴՅՈՒՆՔՆԵՐԸ»</w:t>
            </w:r>
          </w:p>
          <w:p w14:paraId="74E4A3AA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Սույն աղյուսակը նկարագրում է Ծրագրի վերջնական արդյունքի չափորոշիչները, որոնցով չափորոշվում է ծրագրի նպատակի իրագործումը: Աղյուսակի առաջին սյունակում լրացվում են վերջնական արդյունքի չափորոշիչները: Վերջնական արդյունքները բնութագրելիս պետք է 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օգտվել  ՀՀ</w:t>
            </w:r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ՖՆ կողմից մշակած ծրագրային բյուջետավորման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մեթոդաբանությունից: 2-րդ սյունակում լրացվում է այդ վերջնական արդյունքի չափման միավորը (%, քանակ, հարաբերակցություն և այլն)</w:t>
            </w:r>
          </w:p>
          <w:p w14:paraId="74E4A3AC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3-րդ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  <w:tr w:rsidR="008C227E" w:rsidRPr="003D54AC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աղյուսակը նկարգրում է ծրագրի միջոցառման արդյունքային չափորոշիչները: 1-ին և 2-րդ սյունակներում նշվում է միջոցառման անվանումը և դասիչը: 3-րդ սյունակում նշվում է արդյունքի չափորոշիչը (քանակական, որակական, ժամկետի և այլն), որով և բնութագրվում և գնահատվում է ծրագրի միջոցառումը: Արդյունքի չափորոշիչների սահմանման համար անհրաժեշտ է առաջնորդվել ՀՀ ՖՆ 2017թ հունիսի 23-ի թիվ 311-Ա հրամանով սահմանված ԾԲ մեթոդաբանությունից: 3-րդ սյունակում նշվում է չափորոշիչի չափման միավորը (մարդ, ստանդարտներին համապատասխանության աստիճան, օր, և այլն): 4-րդ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C2C99" w14:textId="77777777" w:rsidR="00A32C95" w:rsidRDefault="00A32C95" w:rsidP="00F06C50">
      <w:pPr>
        <w:spacing w:after="0" w:line="240" w:lineRule="auto"/>
      </w:pPr>
      <w:r>
        <w:separator/>
      </w:r>
    </w:p>
  </w:endnote>
  <w:endnote w:type="continuationSeparator" w:id="0">
    <w:p w14:paraId="638330FE" w14:textId="77777777" w:rsidR="00A32C95" w:rsidRDefault="00A32C95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74E98AFC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0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F41FA" w14:textId="77777777" w:rsidR="00A32C95" w:rsidRDefault="00A32C95" w:rsidP="00F06C50">
      <w:pPr>
        <w:spacing w:after="0" w:line="240" w:lineRule="auto"/>
      </w:pPr>
      <w:r>
        <w:separator/>
      </w:r>
    </w:p>
  </w:footnote>
  <w:footnote w:type="continuationSeparator" w:id="0">
    <w:p w14:paraId="01C5D8A4" w14:textId="77777777" w:rsidR="00A32C95" w:rsidRDefault="00A32C95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F0041" w14:textId="1B5401F1" w:rsidR="00F06C50" w:rsidRPr="00C24E65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611729"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611729"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</w:t>
    </w:r>
    <w:r w:rsidRPr="00AB34CB">
      <w:rPr>
        <w:rFonts w:ascii="GHEA Grapalat" w:hAnsi="GHEA Grapalat"/>
        <w:i/>
        <w:iCs/>
        <w:sz w:val="18"/>
        <w:szCs w:val="18"/>
      </w:rPr>
      <w:t xml:space="preserve">և </w:t>
    </w:r>
    <w:r w:rsidR="00F6310D">
      <w:rPr>
        <w:rFonts w:ascii="GHEA Grapalat" w:hAnsi="GHEA Grapalat"/>
        <w:i/>
        <w:iCs/>
        <w:sz w:val="18"/>
        <w:szCs w:val="18"/>
        <w:lang w:val="hy-AM"/>
      </w:rPr>
      <w:t xml:space="preserve">ՀՀ </w:t>
    </w:r>
    <w:r w:rsidR="00F0041F" w:rsidRPr="00AB34CB">
      <w:rPr>
        <w:rFonts w:ascii="GHEA Grapalat" w:hAnsi="GHEA Grapalat"/>
        <w:i/>
        <w:iCs/>
        <w:sz w:val="18"/>
        <w:szCs w:val="18"/>
        <w:lang w:val="hy-AM"/>
      </w:rPr>
      <w:t>202</w:t>
    </w:r>
    <w:r w:rsidR="00F0041F" w:rsidRPr="00AB34CB">
      <w:rPr>
        <w:rFonts w:ascii="GHEA Grapalat" w:hAnsi="GHEA Grapalat"/>
        <w:i/>
        <w:iCs/>
        <w:sz w:val="18"/>
        <w:szCs w:val="18"/>
      </w:rPr>
      <w:t xml:space="preserve">5թ </w:t>
    </w:r>
    <w:r w:rsidRPr="00AB34CB">
      <w:rPr>
        <w:rFonts w:ascii="GHEA Grapalat" w:hAnsi="GHEA Grapalat"/>
        <w:i/>
        <w:iCs/>
        <w:sz w:val="18"/>
        <w:szCs w:val="18"/>
      </w:rPr>
      <w:t xml:space="preserve">պետական </w:t>
    </w:r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բյուջեի </w:t>
    </w:r>
    <w:r w:rsidR="00AB34CB" w:rsidRPr="00AB34CB">
      <w:rPr>
        <w:rFonts w:ascii="GHEA Grapalat" w:hAnsi="GHEA Grapalat"/>
        <w:i/>
        <w:iCs/>
        <w:color w:val="002060"/>
        <w:sz w:val="18"/>
        <w:szCs w:val="18"/>
      </w:rPr>
      <w:t>նախագծ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երի մշակման բ</w:t>
    </w:r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7B29AD4A" w14:textId="77777777" w:rsidR="00F06C50" w:rsidRPr="00C24E65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38BC874" id="Straight Connector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or Khachatryan">
    <w15:presenceInfo w15:providerId="None" w15:userId="Gor Khachatr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0B3618"/>
    <w:rsid w:val="000B7E48"/>
    <w:rsid w:val="00130782"/>
    <w:rsid w:val="001501F1"/>
    <w:rsid w:val="0019399A"/>
    <w:rsid w:val="0019793A"/>
    <w:rsid w:val="001C1520"/>
    <w:rsid w:val="001F575D"/>
    <w:rsid w:val="001F614B"/>
    <w:rsid w:val="001F7F74"/>
    <w:rsid w:val="002207A3"/>
    <w:rsid w:val="002939C1"/>
    <w:rsid w:val="002D25B6"/>
    <w:rsid w:val="002F3333"/>
    <w:rsid w:val="00327C5E"/>
    <w:rsid w:val="00346BB7"/>
    <w:rsid w:val="00385128"/>
    <w:rsid w:val="003D54AC"/>
    <w:rsid w:val="003E002E"/>
    <w:rsid w:val="003E6BC7"/>
    <w:rsid w:val="00434790"/>
    <w:rsid w:val="004975E3"/>
    <w:rsid w:val="004A7113"/>
    <w:rsid w:val="00512067"/>
    <w:rsid w:val="005248B1"/>
    <w:rsid w:val="00574CBE"/>
    <w:rsid w:val="00583739"/>
    <w:rsid w:val="00590ABA"/>
    <w:rsid w:val="00591560"/>
    <w:rsid w:val="005B4E30"/>
    <w:rsid w:val="005D05FD"/>
    <w:rsid w:val="006031D6"/>
    <w:rsid w:val="00611729"/>
    <w:rsid w:val="006171B0"/>
    <w:rsid w:val="00622886"/>
    <w:rsid w:val="00636A4C"/>
    <w:rsid w:val="006640C0"/>
    <w:rsid w:val="006B1F03"/>
    <w:rsid w:val="007024C7"/>
    <w:rsid w:val="00747FF8"/>
    <w:rsid w:val="007557B4"/>
    <w:rsid w:val="007570C4"/>
    <w:rsid w:val="007A0410"/>
    <w:rsid w:val="007A55D5"/>
    <w:rsid w:val="007A706F"/>
    <w:rsid w:val="007B4A4C"/>
    <w:rsid w:val="007C57A7"/>
    <w:rsid w:val="00816938"/>
    <w:rsid w:val="008229BC"/>
    <w:rsid w:val="008277DD"/>
    <w:rsid w:val="008B5A6D"/>
    <w:rsid w:val="008C227E"/>
    <w:rsid w:val="008E3607"/>
    <w:rsid w:val="009029D6"/>
    <w:rsid w:val="00911722"/>
    <w:rsid w:val="00921605"/>
    <w:rsid w:val="00950CA0"/>
    <w:rsid w:val="00952136"/>
    <w:rsid w:val="00972C88"/>
    <w:rsid w:val="00982B5A"/>
    <w:rsid w:val="00A03D70"/>
    <w:rsid w:val="00A23E97"/>
    <w:rsid w:val="00A32C95"/>
    <w:rsid w:val="00A335B6"/>
    <w:rsid w:val="00A421EB"/>
    <w:rsid w:val="00AB34CB"/>
    <w:rsid w:val="00AE100C"/>
    <w:rsid w:val="00B101B2"/>
    <w:rsid w:val="00B71C44"/>
    <w:rsid w:val="00B805E3"/>
    <w:rsid w:val="00B86365"/>
    <w:rsid w:val="00B961EA"/>
    <w:rsid w:val="00BA57BB"/>
    <w:rsid w:val="00BC48DA"/>
    <w:rsid w:val="00BE5DD6"/>
    <w:rsid w:val="00C4071F"/>
    <w:rsid w:val="00C42236"/>
    <w:rsid w:val="00C539D6"/>
    <w:rsid w:val="00C53E98"/>
    <w:rsid w:val="00C560EB"/>
    <w:rsid w:val="00C66B81"/>
    <w:rsid w:val="00CD3517"/>
    <w:rsid w:val="00CD4215"/>
    <w:rsid w:val="00D0582F"/>
    <w:rsid w:val="00D060B2"/>
    <w:rsid w:val="00D7698B"/>
    <w:rsid w:val="00DD4D2E"/>
    <w:rsid w:val="00DF72F1"/>
    <w:rsid w:val="00E55846"/>
    <w:rsid w:val="00E77B27"/>
    <w:rsid w:val="00EA0468"/>
    <w:rsid w:val="00EA73D4"/>
    <w:rsid w:val="00ED4416"/>
    <w:rsid w:val="00ED7329"/>
    <w:rsid w:val="00F0041F"/>
    <w:rsid w:val="00F06C50"/>
    <w:rsid w:val="00F6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D760FC64-A3BE-4BE9-9F51-AB326958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031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90034-0669-456B-BDA2-98D55BB3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2859</Words>
  <Characters>16297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Mariam Badalyan</cp:lastModifiedBy>
  <cp:revision>54</cp:revision>
  <dcterms:created xsi:type="dcterms:W3CDTF">2024-02-23T09:21:00Z</dcterms:created>
  <dcterms:modified xsi:type="dcterms:W3CDTF">2024-02-27T13:04:00Z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